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6CB" w:rsidRPr="008856CB" w:rsidRDefault="008856CB" w:rsidP="008856CB">
      <w:pPr>
        <w:pStyle w:val="a6"/>
        <w:ind w:right="-2"/>
        <w:rPr>
          <w:sz w:val="16"/>
          <w:szCs w:val="16"/>
        </w:rPr>
      </w:pPr>
      <w:r w:rsidRPr="008856CB">
        <w:rPr>
          <w:sz w:val="16"/>
          <w:szCs w:val="16"/>
        </w:rPr>
        <w:t xml:space="preserve">ПЕРЕЧЕНЬ ДОКУМЕНТОВ, </w:t>
      </w:r>
    </w:p>
    <w:p w:rsidR="008856CB" w:rsidRPr="008856CB" w:rsidRDefault="008856CB" w:rsidP="008856CB">
      <w:pPr>
        <w:pStyle w:val="a6"/>
        <w:ind w:right="-2"/>
        <w:rPr>
          <w:sz w:val="16"/>
          <w:szCs w:val="16"/>
        </w:rPr>
      </w:pPr>
      <w:proofErr w:type="gramStart"/>
      <w:r w:rsidRPr="008856CB">
        <w:rPr>
          <w:sz w:val="16"/>
          <w:szCs w:val="16"/>
        </w:rPr>
        <w:t>ПРЕДОСТАВЛЯЕМЫХ</w:t>
      </w:r>
      <w:proofErr w:type="gramEnd"/>
      <w:r w:rsidRPr="008856CB">
        <w:rPr>
          <w:sz w:val="16"/>
          <w:szCs w:val="16"/>
        </w:rPr>
        <w:t xml:space="preserve">  ЮРИДИЧЕСКИМ ЛИЦОМ, СОЗДАННЫМ В СООТВЕТСТВИИ С ЗАКОНОДАТЕЛЬСТВОМ РОССИЙСКОЙ ФЕДЕРАЦИИ  </w:t>
      </w:r>
    </w:p>
    <w:p w:rsidR="008856CB" w:rsidRPr="008856CB" w:rsidRDefault="008856CB" w:rsidP="008856CB">
      <w:pPr>
        <w:pStyle w:val="a6"/>
        <w:ind w:right="-2"/>
        <w:rPr>
          <w:sz w:val="16"/>
          <w:szCs w:val="16"/>
        </w:rPr>
      </w:pPr>
      <w:r w:rsidRPr="008856CB">
        <w:rPr>
          <w:sz w:val="16"/>
          <w:szCs w:val="16"/>
        </w:rPr>
        <w:t>(КРОМЕ КРЕДИТНЫХ ОРГАНИЗАЦИЙ)</w:t>
      </w:r>
    </w:p>
    <w:p w:rsidR="008856CB" w:rsidRPr="008856CB" w:rsidRDefault="008856CB" w:rsidP="008856CB">
      <w:pPr>
        <w:pStyle w:val="a6"/>
        <w:ind w:right="-2"/>
        <w:rPr>
          <w:b w:val="0"/>
          <w:sz w:val="16"/>
          <w:szCs w:val="16"/>
        </w:rPr>
      </w:pPr>
      <w:r w:rsidRPr="008856CB">
        <w:rPr>
          <w:sz w:val="16"/>
          <w:szCs w:val="16"/>
        </w:rPr>
        <w:t>ДЛЯ ОТКРЫТИЯ СЧЕТА</w:t>
      </w:r>
      <w:r w:rsidRPr="008856CB">
        <w:rPr>
          <w:b w:val="0"/>
          <w:sz w:val="16"/>
          <w:szCs w:val="16"/>
        </w:rPr>
        <w:t xml:space="preserve"> </w:t>
      </w:r>
    </w:p>
    <w:p w:rsidR="008856CB" w:rsidRPr="008856CB" w:rsidRDefault="008856CB" w:rsidP="008856CB">
      <w:pPr>
        <w:pStyle w:val="a6"/>
        <w:ind w:right="-2"/>
        <w:rPr>
          <w:b w:val="0"/>
          <w:sz w:val="16"/>
          <w:szCs w:val="16"/>
        </w:rPr>
      </w:pPr>
    </w:p>
    <w:p w:rsidR="008856CB" w:rsidRPr="008856CB" w:rsidRDefault="008856CB" w:rsidP="008856CB">
      <w:pPr>
        <w:pStyle w:val="a6"/>
        <w:ind w:right="-2"/>
        <w:rPr>
          <w:b w:val="0"/>
          <w:sz w:val="16"/>
          <w:szCs w:val="16"/>
        </w:rPr>
      </w:pPr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r w:rsidRPr="008856CB">
        <w:rPr>
          <w:sz w:val="16"/>
          <w:szCs w:val="16"/>
        </w:rPr>
        <w:t>Учредительный документ (оригиналы документов  или их копии, заверенные в установленном законодательством РФ порядке)</w:t>
      </w:r>
      <w:r w:rsidRPr="008856CB">
        <w:rPr>
          <w:rStyle w:val="a5"/>
          <w:sz w:val="16"/>
          <w:szCs w:val="16"/>
        </w:rPr>
        <w:footnoteReference w:id="1"/>
      </w:r>
      <w:r w:rsidRPr="008856CB">
        <w:rPr>
          <w:sz w:val="16"/>
          <w:szCs w:val="16"/>
        </w:rPr>
        <w:t xml:space="preserve"> </w:t>
      </w:r>
      <w:r w:rsidRPr="008856CB">
        <w:rPr>
          <w:sz w:val="16"/>
          <w:szCs w:val="16"/>
          <w:vertAlign w:val="superscript"/>
        </w:rPr>
        <w:t>3</w:t>
      </w:r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r w:rsidRPr="008856CB">
        <w:rPr>
          <w:sz w:val="16"/>
          <w:szCs w:val="16"/>
        </w:rPr>
        <w:t>Протокол (решение) учредителей  о создании юридического лица</w:t>
      </w:r>
      <w:r w:rsidRPr="008856CB">
        <w:rPr>
          <w:rStyle w:val="a5"/>
          <w:sz w:val="16"/>
          <w:szCs w:val="16"/>
        </w:rPr>
        <w:footnoteReference w:id="2"/>
      </w:r>
      <w:r w:rsidRPr="008856CB">
        <w:rPr>
          <w:sz w:val="16"/>
          <w:szCs w:val="16"/>
        </w:rPr>
        <w:t>.</w:t>
      </w:r>
      <w:r w:rsidRPr="008856CB">
        <w:rPr>
          <w:rStyle w:val="a5"/>
          <w:sz w:val="16"/>
          <w:szCs w:val="16"/>
        </w:rPr>
        <w:footnoteReference w:id="3"/>
      </w:r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proofErr w:type="gramStart"/>
      <w:r w:rsidRPr="008856CB">
        <w:rPr>
          <w:sz w:val="16"/>
          <w:szCs w:val="16"/>
        </w:rPr>
        <w:t>Документ, подтверждающий государственную регистрацию,  (оригиналы документов или их копии, заверенные в установленном законодательством РФ порядке</w:t>
      </w:r>
      <w:r w:rsidRPr="008856CB">
        <w:rPr>
          <w:sz w:val="16"/>
          <w:szCs w:val="16"/>
          <w:vertAlign w:val="superscript"/>
        </w:rPr>
        <w:t xml:space="preserve"> </w:t>
      </w:r>
      <w:r w:rsidRPr="008856CB">
        <w:rPr>
          <w:rStyle w:val="a5"/>
          <w:sz w:val="16"/>
          <w:szCs w:val="16"/>
        </w:rPr>
        <w:footnoteReference w:id="4"/>
      </w:r>
      <w:r w:rsidRPr="008856CB">
        <w:rPr>
          <w:sz w:val="16"/>
          <w:szCs w:val="16"/>
        </w:rPr>
        <w:t xml:space="preserve">  </w:t>
      </w:r>
      <w:r w:rsidRPr="008856CB">
        <w:rPr>
          <w:rStyle w:val="a5"/>
          <w:sz w:val="16"/>
          <w:szCs w:val="16"/>
        </w:rPr>
        <w:footnoteReference w:id="5"/>
      </w:r>
      <w:r w:rsidRPr="008856CB">
        <w:rPr>
          <w:sz w:val="16"/>
          <w:szCs w:val="16"/>
        </w:rPr>
        <w:t>.</w:t>
      </w:r>
      <w:proofErr w:type="gramEnd"/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r w:rsidRPr="008856CB">
        <w:rPr>
          <w:sz w:val="16"/>
          <w:szCs w:val="16"/>
        </w:rPr>
        <w:t>Документ, подтверждающий  постановку на учет в налоговом органе в качестве налогоплательщика (Свидетельство ИНН) (оригиналы документов  или их копии, заверенные в установленном законодательством РФ порядке).</w:t>
      </w:r>
      <w:r w:rsidRPr="008856CB">
        <w:rPr>
          <w:sz w:val="16"/>
          <w:szCs w:val="16"/>
          <w:vertAlign w:val="superscript"/>
        </w:rPr>
        <w:t xml:space="preserve"> 3 </w:t>
      </w:r>
      <w:r w:rsidRPr="008856CB">
        <w:rPr>
          <w:sz w:val="16"/>
          <w:szCs w:val="16"/>
        </w:rPr>
        <w:t>(Документ может не представляться, при этом может быть запрошен Банком дополнительно).</w:t>
      </w:r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r w:rsidRPr="008856CB">
        <w:rPr>
          <w:sz w:val="16"/>
          <w:szCs w:val="16"/>
        </w:rPr>
        <w:t>Уведомление Федеральной службы государственной статистики о кодах по общероссийским классификаторам (Банк принимает уведомление, полученное Клиентом при помощи сайта Федеральной службы государственной статистики).</w:t>
      </w:r>
      <w:r w:rsidRPr="008856CB">
        <w:rPr>
          <w:sz w:val="16"/>
          <w:szCs w:val="16"/>
          <w:vertAlign w:val="superscript"/>
        </w:rPr>
        <w:t xml:space="preserve">3  </w:t>
      </w:r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r w:rsidRPr="008856CB">
        <w:rPr>
          <w:sz w:val="16"/>
          <w:szCs w:val="16"/>
        </w:rPr>
        <w:t>Выписка из Единого государственного реестра юридических лиц (ЕГРЮЛ) (оригинал или копия, заверенная в установленном законодательством РФ порядке, либо выписка, полученная Банком по заявлению Клиента)</w:t>
      </w:r>
      <w:r w:rsidRPr="008856CB">
        <w:rPr>
          <w:rStyle w:val="a5"/>
          <w:sz w:val="16"/>
          <w:szCs w:val="16"/>
        </w:rPr>
        <w:footnoteReference w:id="6"/>
      </w:r>
      <w:r w:rsidRPr="008856CB">
        <w:rPr>
          <w:sz w:val="16"/>
          <w:szCs w:val="16"/>
        </w:rPr>
        <w:t>.</w:t>
      </w:r>
      <w:r w:rsidRPr="008856CB">
        <w:rPr>
          <w:sz w:val="16"/>
          <w:szCs w:val="16"/>
          <w:vertAlign w:val="superscript"/>
        </w:rPr>
        <w:t xml:space="preserve"> 3</w:t>
      </w:r>
    </w:p>
    <w:p w:rsidR="008856CB" w:rsidRPr="008856CB" w:rsidRDefault="008856CB" w:rsidP="008856CB">
      <w:pPr>
        <w:pStyle w:val="2"/>
        <w:numPr>
          <w:ilvl w:val="0"/>
          <w:numId w:val="1"/>
        </w:numPr>
        <w:tabs>
          <w:tab w:val="clear" w:pos="360"/>
        </w:tabs>
        <w:jc w:val="both"/>
        <w:rPr>
          <w:rFonts w:ascii="Times New Roman" w:hAnsi="Times New Roman"/>
          <w:b w:val="0"/>
          <w:sz w:val="16"/>
          <w:szCs w:val="16"/>
        </w:rPr>
      </w:pPr>
      <w:r w:rsidRPr="008856CB">
        <w:rPr>
          <w:rFonts w:ascii="Times New Roman" w:hAnsi="Times New Roman"/>
          <w:b w:val="0"/>
          <w:sz w:val="16"/>
          <w:szCs w:val="16"/>
        </w:rPr>
        <w:t xml:space="preserve">Документы, </w:t>
      </w:r>
      <w:r w:rsidRPr="008856CB">
        <w:rPr>
          <w:b w:val="0"/>
          <w:sz w:val="16"/>
          <w:szCs w:val="16"/>
        </w:rPr>
        <w:t>подтверждающие полномочия единоличного исполнительного органа: протокол (решение) уполномоченного органа о назначении/избрании единоличного исполнительного органа, приказы о вступлении в должность руководителя, назначении на должность, а также документы, подтверждающие предоставление  права подписи другим лицам, указанным в Карточке (право на распоряжение Счетом).</w:t>
      </w:r>
      <w:r w:rsidRPr="008856CB">
        <w:rPr>
          <w:b w:val="0"/>
          <w:sz w:val="16"/>
          <w:szCs w:val="16"/>
          <w:vertAlign w:val="superscript"/>
        </w:rPr>
        <w:t xml:space="preserve">3  </w:t>
      </w:r>
      <w:r w:rsidRPr="008856CB">
        <w:rPr>
          <w:rStyle w:val="a5"/>
          <w:b w:val="0"/>
          <w:sz w:val="16"/>
          <w:szCs w:val="16"/>
        </w:rPr>
        <w:footnoteReference w:id="7"/>
      </w:r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r w:rsidRPr="008856CB">
        <w:rPr>
          <w:sz w:val="16"/>
          <w:szCs w:val="16"/>
        </w:rPr>
        <w:t>Карточка с образцами подписей и оттиска печати (за исключением случаев, предусмотренных п. 3.3. настоящего документа) (нотариально заверенная или заверенная Банком)</w:t>
      </w:r>
      <w:r w:rsidRPr="008856CB">
        <w:rPr>
          <w:rStyle w:val="a5"/>
          <w:sz w:val="16"/>
          <w:szCs w:val="16"/>
        </w:rPr>
        <w:footnoteReference w:id="8"/>
      </w:r>
      <w:r w:rsidRPr="008856CB">
        <w:rPr>
          <w:sz w:val="16"/>
          <w:szCs w:val="16"/>
        </w:rPr>
        <w:t>.</w:t>
      </w:r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r w:rsidRPr="008856CB">
        <w:rPr>
          <w:sz w:val="16"/>
          <w:szCs w:val="16"/>
        </w:rPr>
        <w:t>Заявление на открытие счета</w:t>
      </w:r>
      <w:r w:rsidRPr="008856CB">
        <w:rPr>
          <w:rStyle w:val="a5"/>
          <w:sz w:val="16"/>
          <w:szCs w:val="16"/>
        </w:rPr>
        <w:footnoteReference w:id="9"/>
      </w:r>
      <w:r w:rsidRPr="008856CB">
        <w:rPr>
          <w:sz w:val="16"/>
          <w:szCs w:val="16"/>
        </w:rPr>
        <w:t>.</w:t>
      </w:r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r w:rsidRPr="008856CB">
        <w:rPr>
          <w:sz w:val="16"/>
          <w:szCs w:val="16"/>
        </w:rPr>
        <w:t>Договор банковского счета – 2 экз.</w:t>
      </w:r>
      <w:r w:rsidRPr="008856CB">
        <w:rPr>
          <w:rStyle w:val="a5"/>
          <w:sz w:val="16"/>
          <w:szCs w:val="16"/>
        </w:rPr>
        <w:footnoteReference w:id="10"/>
      </w:r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r w:rsidRPr="008856CB">
        <w:rPr>
          <w:sz w:val="16"/>
          <w:szCs w:val="16"/>
        </w:rPr>
        <w:t>Анкета (опросный лист)  по форме, установленной Приложением  к ПВК по ПОД/ФТ</w:t>
      </w:r>
      <w:proofErr w:type="gramStart"/>
      <w:r w:rsidRPr="008856CB">
        <w:rPr>
          <w:sz w:val="16"/>
          <w:szCs w:val="16"/>
        </w:rPr>
        <w:t xml:space="preserve"> .</w:t>
      </w:r>
      <w:proofErr w:type="gramEnd"/>
      <w:r w:rsidRPr="008856CB">
        <w:rPr>
          <w:rStyle w:val="a5"/>
          <w:sz w:val="16"/>
          <w:szCs w:val="16"/>
        </w:rPr>
        <w:footnoteReference w:id="11"/>
      </w:r>
    </w:p>
    <w:p w:rsidR="008856CB" w:rsidRPr="008856CB" w:rsidRDefault="008856CB" w:rsidP="008856CB">
      <w:pPr>
        <w:pStyle w:val="2"/>
        <w:numPr>
          <w:ilvl w:val="0"/>
          <w:numId w:val="1"/>
        </w:numPr>
        <w:jc w:val="both"/>
        <w:rPr>
          <w:rFonts w:ascii="Times New Roman" w:hAnsi="Times New Roman"/>
          <w:b w:val="0"/>
          <w:sz w:val="16"/>
          <w:szCs w:val="16"/>
        </w:rPr>
      </w:pPr>
      <w:r w:rsidRPr="008856CB">
        <w:rPr>
          <w:b w:val="0"/>
          <w:sz w:val="16"/>
          <w:szCs w:val="16"/>
        </w:rPr>
        <w:t>Лицензии на право осуществления деятельности,  подлежащей лицензированию</w:t>
      </w:r>
      <w:r w:rsidRPr="008856CB">
        <w:rPr>
          <w:rFonts w:ascii="Times New Roman" w:hAnsi="Times New Roman"/>
          <w:b w:val="0"/>
          <w:sz w:val="16"/>
          <w:szCs w:val="16"/>
          <w:vertAlign w:val="superscript"/>
        </w:rPr>
        <w:t>3</w:t>
      </w:r>
      <w:r w:rsidRPr="008856CB">
        <w:rPr>
          <w:rFonts w:ascii="Times New Roman" w:hAnsi="Times New Roman"/>
          <w:b w:val="0"/>
          <w:sz w:val="16"/>
          <w:szCs w:val="16"/>
        </w:rPr>
        <w:t xml:space="preserve">. </w:t>
      </w:r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r w:rsidRPr="008856CB">
        <w:rPr>
          <w:sz w:val="16"/>
          <w:szCs w:val="16"/>
        </w:rPr>
        <w:t>Документы, подтверждающие статус Клиента как платежного агента/поставщика в соответствии с Федеральным законом от 03.06.2009 N 103-ФЗ "О деятельности по приему платежей физических лиц, осуществляемой платежными агентами"</w:t>
      </w:r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proofErr w:type="spellStart"/>
      <w:proofErr w:type="gramStart"/>
      <w:r w:rsidRPr="008856CB">
        <w:rPr>
          <w:sz w:val="16"/>
          <w:szCs w:val="16"/>
        </w:rPr>
        <w:t>Микрофинансовые</w:t>
      </w:r>
      <w:proofErr w:type="spellEnd"/>
      <w:r w:rsidRPr="008856CB">
        <w:rPr>
          <w:sz w:val="16"/>
          <w:szCs w:val="16"/>
        </w:rPr>
        <w:t xml:space="preserve"> организации дополнительно предоставляют  сведения/документы, подтверждающие наличие у </w:t>
      </w:r>
      <w:proofErr w:type="spellStart"/>
      <w:r w:rsidRPr="008856CB">
        <w:rPr>
          <w:sz w:val="16"/>
          <w:szCs w:val="16"/>
        </w:rPr>
        <w:t>микрофинансовой</w:t>
      </w:r>
      <w:proofErr w:type="spellEnd"/>
      <w:r w:rsidRPr="008856CB">
        <w:rPr>
          <w:sz w:val="16"/>
          <w:szCs w:val="16"/>
        </w:rPr>
        <w:t xml:space="preserve"> организации утвержденных Правил ПВК по ПОД/ФТ и назначенного специального должностного лица, ответственного за их реализацию (копия первого листа Правил ПВК по ПОД/ФТ, копию Приказа о назначении специального должностного лица, ответственного за их реализацию), сведения о регистрации в реестре </w:t>
      </w:r>
      <w:proofErr w:type="spellStart"/>
      <w:r w:rsidRPr="008856CB">
        <w:rPr>
          <w:sz w:val="16"/>
          <w:szCs w:val="16"/>
        </w:rPr>
        <w:t>микрофинансовых</w:t>
      </w:r>
      <w:proofErr w:type="spellEnd"/>
      <w:r w:rsidRPr="008856CB">
        <w:rPr>
          <w:sz w:val="16"/>
          <w:szCs w:val="16"/>
        </w:rPr>
        <w:t xml:space="preserve"> организаций.</w:t>
      </w:r>
      <w:proofErr w:type="gramEnd"/>
    </w:p>
    <w:p w:rsidR="008856CB" w:rsidRPr="008856CB" w:rsidRDefault="008856CB" w:rsidP="008856CB">
      <w:pPr>
        <w:numPr>
          <w:ilvl w:val="0"/>
          <w:numId w:val="1"/>
        </w:numPr>
        <w:rPr>
          <w:sz w:val="16"/>
          <w:szCs w:val="16"/>
        </w:rPr>
      </w:pPr>
      <w:r w:rsidRPr="008856CB">
        <w:rPr>
          <w:sz w:val="16"/>
          <w:szCs w:val="16"/>
        </w:rPr>
        <w:t>Иные документы, запрашиваемые в соответствии с требованиями федерального законодательства и внутренних документов Банка, в том числе:</w:t>
      </w:r>
    </w:p>
    <w:p w:rsidR="008856CB" w:rsidRPr="008856CB" w:rsidRDefault="008856CB" w:rsidP="008856CB">
      <w:pPr>
        <w:ind w:firstLine="708"/>
        <w:rPr>
          <w:sz w:val="16"/>
          <w:szCs w:val="16"/>
        </w:rPr>
      </w:pPr>
      <w:r w:rsidRPr="008856CB">
        <w:rPr>
          <w:sz w:val="16"/>
          <w:szCs w:val="16"/>
        </w:rPr>
        <w:t xml:space="preserve">               15.1. </w:t>
      </w:r>
      <w:proofErr w:type="gramStart"/>
      <w:r w:rsidRPr="008856CB">
        <w:rPr>
          <w:sz w:val="16"/>
          <w:szCs w:val="16"/>
        </w:rPr>
        <w:t>Документы, удостоверяющие личность единоличного исполнительного органа организации, лиц, являющихся распорядителями Счета в соответствии с Карточкой, лиц, уполномоченных на распоряжение денежными средствами на банковском Счете, и иных Представителей организации (оригиналы документов или их копии, заверенные в установленном законодательством РФ порядке).</w:t>
      </w:r>
      <w:proofErr w:type="gramEnd"/>
    </w:p>
    <w:p w:rsidR="008856CB" w:rsidRPr="008856CB" w:rsidRDefault="008856CB" w:rsidP="008856CB">
      <w:pPr>
        <w:ind w:firstLine="708"/>
        <w:rPr>
          <w:sz w:val="16"/>
          <w:szCs w:val="16"/>
        </w:rPr>
      </w:pPr>
      <w:r w:rsidRPr="008856CB">
        <w:rPr>
          <w:sz w:val="16"/>
          <w:szCs w:val="16"/>
        </w:rPr>
        <w:lastRenderedPageBreak/>
        <w:t xml:space="preserve">15.2 Информация о страховом номере индивидуального лицевого счета застрахованного лица в системе обязательного пенсионного страхования (при наличии) для единоличного исполнительного органа. </w:t>
      </w:r>
    </w:p>
    <w:p w:rsidR="008856CB" w:rsidRPr="008856CB" w:rsidRDefault="008856CB" w:rsidP="008856CB">
      <w:pPr>
        <w:autoSpaceDE w:val="0"/>
        <w:autoSpaceDN w:val="0"/>
        <w:adjustRightInd w:val="0"/>
        <w:ind w:firstLine="709"/>
        <w:rPr>
          <w:sz w:val="16"/>
          <w:szCs w:val="16"/>
        </w:rPr>
      </w:pPr>
      <w:r w:rsidRPr="008856CB">
        <w:rPr>
          <w:sz w:val="16"/>
          <w:szCs w:val="16"/>
        </w:rPr>
        <w:t xml:space="preserve">15.3.  </w:t>
      </w:r>
      <w:proofErr w:type="gramStart"/>
      <w:r w:rsidRPr="008856CB">
        <w:rPr>
          <w:sz w:val="16"/>
          <w:szCs w:val="16"/>
        </w:rPr>
        <w:t>Сведения об органах юридического лица, (структура и персональный состав органов управления юридического лица (сведения о единоличном исполнительном органе, коллегиальном исполнительном органе, наблюдательном совете (совете директоров), собрании акционеров/участников, за исключением сведений о персональном составе акционеров (участников) юридического лица, владеющих менее чем одним процентом  акций   (долей)  юридического лица).</w:t>
      </w:r>
      <w:proofErr w:type="gramEnd"/>
    </w:p>
    <w:p w:rsidR="008856CB" w:rsidRPr="008856CB" w:rsidRDefault="008856CB" w:rsidP="008856CB">
      <w:pPr>
        <w:autoSpaceDE w:val="0"/>
        <w:autoSpaceDN w:val="0"/>
        <w:adjustRightInd w:val="0"/>
        <w:ind w:firstLine="709"/>
        <w:rPr>
          <w:sz w:val="16"/>
          <w:szCs w:val="16"/>
        </w:rPr>
      </w:pPr>
      <w:r w:rsidRPr="008856CB">
        <w:rPr>
          <w:sz w:val="16"/>
          <w:szCs w:val="16"/>
        </w:rPr>
        <w:t>15.4. Если открытие Счета и (или) заключение договоров будет осуществлять представитель организации, не являющийся  единоличным исполнительным органом организации:</w:t>
      </w:r>
    </w:p>
    <w:p w:rsidR="008856CB" w:rsidRPr="008856CB" w:rsidRDefault="008856CB" w:rsidP="008856CB">
      <w:pPr>
        <w:numPr>
          <w:ilvl w:val="0"/>
          <w:numId w:val="2"/>
        </w:numPr>
        <w:rPr>
          <w:sz w:val="16"/>
          <w:szCs w:val="16"/>
        </w:rPr>
      </w:pPr>
      <w:r w:rsidRPr="008856CB">
        <w:rPr>
          <w:sz w:val="16"/>
          <w:szCs w:val="16"/>
        </w:rPr>
        <w:t>доверенность на открытие банковского Счета и (или) заключение договоров от имени   организации (оригинал либо нотариально заверенная копия);</w:t>
      </w:r>
    </w:p>
    <w:p w:rsidR="008856CB" w:rsidRPr="008856CB" w:rsidRDefault="008856CB" w:rsidP="008856CB">
      <w:pPr>
        <w:numPr>
          <w:ilvl w:val="0"/>
          <w:numId w:val="2"/>
        </w:numPr>
        <w:rPr>
          <w:strike/>
          <w:sz w:val="16"/>
          <w:szCs w:val="16"/>
        </w:rPr>
      </w:pPr>
      <w:r w:rsidRPr="008856CB">
        <w:rPr>
          <w:sz w:val="16"/>
          <w:szCs w:val="16"/>
        </w:rPr>
        <w:t>документ, удостоверяющий личность представителя организации.</w:t>
      </w:r>
    </w:p>
    <w:p w:rsidR="008856CB" w:rsidRPr="008856CB" w:rsidRDefault="008856CB" w:rsidP="008856CB">
      <w:pPr>
        <w:tabs>
          <w:tab w:val="num" w:pos="0"/>
        </w:tabs>
        <w:ind w:firstLine="709"/>
        <w:rPr>
          <w:sz w:val="16"/>
          <w:szCs w:val="16"/>
        </w:rPr>
      </w:pPr>
      <w:r w:rsidRPr="008856CB">
        <w:rPr>
          <w:sz w:val="16"/>
          <w:szCs w:val="16"/>
        </w:rPr>
        <w:t>15.5. Сведения о деловой репутации организации (отзывы в произвольной форме), сведения (документы) о финансовом положении организации;</w:t>
      </w:r>
    </w:p>
    <w:p w:rsidR="008856CB" w:rsidRPr="008856CB" w:rsidRDefault="008856CB" w:rsidP="008856CB">
      <w:pPr>
        <w:tabs>
          <w:tab w:val="num" w:pos="0"/>
        </w:tabs>
        <w:ind w:firstLine="709"/>
        <w:rPr>
          <w:sz w:val="16"/>
          <w:szCs w:val="16"/>
        </w:rPr>
      </w:pPr>
      <w:r w:rsidRPr="008856CB">
        <w:rPr>
          <w:sz w:val="16"/>
          <w:szCs w:val="16"/>
        </w:rPr>
        <w:t>15.6 Документ, подтверждающий фактическое нахождение клиента (свидетельство о праве собственности/договор аренды/договор субаренды и т.д.).</w:t>
      </w:r>
    </w:p>
    <w:p w:rsidR="008856CB" w:rsidRPr="008856CB" w:rsidRDefault="008856CB" w:rsidP="008856CB">
      <w:pPr>
        <w:tabs>
          <w:tab w:val="num" w:pos="0"/>
        </w:tabs>
        <w:ind w:firstLine="709"/>
        <w:rPr>
          <w:sz w:val="16"/>
          <w:szCs w:val="16"/>
        </w:rPr>
      </w:pPr>
      <w:r w:rsidRPr="008856CB">
        <w:rPr>
          <w:sz w:val="16"/>
          <w:szCs w:val="16"/>
        </w:rPr>
        <w:t xml:space="preserve">15.7. Иные документы по требованию Банка </w:t>
      </w:r>
      <w:proofErr w:type="gramStart"/>
      <w:r w:rsidRPr="008856CB">
        <w:rPr>
          <w:sz w:val="16"/>
          <w:szCs w:val="16"/>
        </w:rPr>
        <w:t xml:space="preserve">( </w:t>
      </w:r>
      <w:proofErr w:type="gramEnd"/>
      <w:r w:rsidRPr="008856CB">
        <w:rPr>
          <w:sz w:val="16"/>
          <w:szCs w:val="16"/>
        </w:rPr>
        <w:t xml:space="preserve">в т.ч. акционерные общества предоставляют выписку из реестра акционеров, оформленную регистратором и актуальную на дату подачи документов). </w:t>
      </w:r>
    </w:p>
    <w:p w:rsidR="008856CB" w:rsidRPr="008856CB" w:rsidRDefault="008856CB" w:rsidP="008856CB">
      <w:pPr>
        <w:pStyle w:val="1"/>
        <w:widowControl w:val="0"/>
        <w:suppressAutoHyphens/>
        <w:spacing w:before="0" w:after="0"/>
        <w:ind w:firstLine="426"/>
        <w:jc w:val="both"/>
        <w:rPr>
          <w:iCs/>
          <w:sz w:val="16"/>
          <w:szCs w:val="16"/>
        </w:rPr>
      </w:pPr>
      <w:r w:rsidRPr="008856CB">
        <w:rPr>
          <w:sz w:val="16"/>
          <w:szCs w:val="16"/>
        </w:rPr>
        <w:t xml:space="preserve">      15.8.</w:t>
      </w:r>
      <w:r w:rsidRPr="008856CB">
        <w:rPr>
          <w:iCs/>
          <w:sz w:val="16"/>
          <w:szCs w:val="16"/>
        </w:rPr>
        <w:t xml:space="preserve"> В случае передачи функций единоличного исполнительного органа управляющей компании   (управляющему):</w:t>
      </w:r>
    </w:p>
    <w:p w:rsidR="008856CB" w:rsidRPr="008856CB" w:rsidRDefault="008856CB" w:rsidP="008856CB">
      <w:pPr>
        <w:widowControl w:val="0"/>
        <w:numPr>
          <w:ilvl w:val="0"/>
          <w:numId w:val="3"/>
        </w:numPr>
        <w:suppressAutoHyphens/>
        <w:ind w:hanging="200"/>
        <w:rPr>
          <w:iCs/>
          <w:snapToGrid w:val="0"/>
          <w:sz w:val="16"/>
          <w:szCs w:val="16"/>
        </w:rPr>
      </w:pPr>
      <w:r w:rsidRPr="008856CB">
        <w:rPr>
          <w:iCs/>
          <w:snapToGrid w:val="0"/>
          <w:sz w:val="16"/>
          <w:szCs w:val="16"/>
        </w:rPr>
        <w:t xml:space="preserve"> решение уполномоченного органа о передаче функций единоличного исполнительного органа   управляющей компании (управляющему);</w:t>
      </w:r>
    </w:p>
    <w:p w:rsidR="008856CB" w:rsidRPr="008856CB" w:rsidRDefault="008856CB" w:rsidP="008856CB">
      <w:pPr>
        <w:widowControl w:val="0"/>
        <w:numPr>
          <w:ilvl w:val="0"/>
          <w:numId w:val="3"/>
        </w:numPr>
        <w:suppressAutoHyphens/>
        <w:rPr>
          <w:iCs/>
          <w:snapToGrid w:val="0"/>
          <w:sz w:val="16"/>
          <w:szCs w:val="16"/>
        </w:rPr>
      </w:pPr>
      <w:r w:rsidRPr="008856CB">
        <w:rPr>
          <w:iCs/>
          <w:snapToGrid w:val="0"/>
          <w:sz w:val="16"/>
          <w:szCs w:val="16"/>
        </w:rPr>
        <w:t>договор между юридическим лицом и управляющей компанией (управляющим);</w:t>
      </w:r>
    </w:p>
    <w:p w:rsidR="008856CB" w:rsidRPr="008856CB" w:rsidRDefault="008856CB" w:rsidP="008856CB">
      <w:pPr>
        <w:numPr>
          <w:ilvl w:val="0"/>
          <w:numId w:val="3"/>
        </w:numPr>
        <w:rPr>
          <w:iCs/>
          <w:sz w:val="16"/>
          <w:szCs w:val="16"/>
        </w:rPr>
      </w:pPr>
      <w:r w:rsidRPr="008856CB">
        <w:rPr>
          <w:iCs/>
          <w:sz w:val="16"/>
          <w:szCs w:val="16"/>
        </w:rPr>
        <w:t>документы, подтверждающие полномочия руководителя управляющей компании (управляющего), документ удостоверяющий личность;</w:t>
      </w:r>
    </w:p>
    <w:p w:rsidR="008856CB" w:rsidRPr="008856CB" w:rsidRDefault="008856CB" w:rsidP="008856CB">
      <w:pPr>
        <w:numPr>
          <w:ilvl w:val="0"/>
          <w:numId w:val="3"/>
        </w:numPr>
        <w:rPr>
          <w:sz w:val="16"/>
          <w:szCs w:val="16"/>
        </w:rPr>
      </w:pPr>
      <w:r w:rsidRPr="008856CB">
        <w:rPr>
          <w:iCs/>
          <w:sz w:val="16"/>
          <w:szCs w:val="16"/>
        </w:rPr>
        <w:t xml:space="preserve">документ, подтверждающий </w:t>
      </w:r>
      <w:r w:rsidRPr="008856CB">
        <w:rPr>
          <w:sz w:val="16"/>
          <w:szCs w:val="16"/>
        </w:rPr>
        <w:t xml:space="preserve">постановку на учет в налоговом органе в качестве налогоплательщика </w:t>
      </w:r>
      <w:r w:rsidRPr="008856CB">
        <w:rPr>
          <w:iCs/>
          <w:sz w:val="16"/>
          <w:szCs w:val="16"/>
        </w:rPr>
        <w:t xml:space="preserve">управляющей компании (управляющего) </w:t>
      </w:r>
      <w:r w:rsidRPr="008856CB">
        <w:rPr>
          <w:sz w:val="16"/>
          <w:szCs w:val="16"/>
        </w:rPr>
        <w:t xml:space="preserve">(копия, заверенная в установленном законодательством РФ порядке). </w:t>
      </w:r>
      <w:r w:rsidRPr="008856CB">
        <w:rPr>
          <w:sz w:val="16"/>
          <w:szCs w:val="16"/>
          <w:vertAlign w:val="superscript"/>
        </w:rPr>
        <w:t xml:space="preserve">3  </w:t>
      </w:r>
    </w:p>
    <w:p w:rsidR="008856CB" w:rsidRPr="008856CB" w:rsidRDefault="008856CB" w:rsidP="008856CB">
      <w:pPr>
        <w:numPr>
          <w:ilvl w:val="0"/>
          <w:numId w:val="3"/>
        </w:numPr>
        <w:rPr>
          <w:sz w:val="16"/>
          <w:szCs w:val="16"/>
          <w:vertAlign w:val="superscript"/>
        </w:rPr>
      </w:pPr>
      <w:r w:rsidRPr="008856CB">
        <w:rPr>
          <w:sz w:val="16"/>
          <w:szCs w:val="16"/>
        </w:rPr>
        <w:t xml:space="preserve">документ, подтверждающий государственную регистрацию </w:t>
      </w:r>
      <w:r w:rsidRPr="008856CB">
        <w:rPr>
          <w:iCs/>
          <w:sz w:val="16"/>
          <w:szCs w:val="16"/>
        </w:rPr>
        <w:t>управляющей компании (управляющего)</w:t>
      </w:r>
      <w:r w:rsidRPr="008856CB">
        <w:rPr>
          <w:sz w:val="16"/>
          <w:szCs w:val="16"/>
        </w:rPr>
        <w:t xml:space="preserve">  (Свидетельство ОГРН) (копия, заверенная в установленном законодательством РФ порядке).</w:t>
      </w:r>
      <w:r w:rsidRPr="008856CB">
        <w:rPr>
          <w:sz w:val="16"/>
          <w:szCs w:val="16"/>
          <w:vertAlign w:val="superscript"/>
        </w:rPr>
        <w:t xml:space="preserve"> 3</w:t>
      </w:r>
    </w:p>
    <w:p w:rsidR="008856CB" w:rsidRPr="008856CB" w:rsidRDefault="008856CB" w:rsidP="008856CB">
      <w:pPr>
        <w:numPr>
          <w:ilvl w:val="0"/>
          <w:numId w:val="3"/>
        </w:numPr>
        <w:rPr>
          <w:sz w:val="16"/>
          <w:szCs w:val="16"/>
        </w:rPr>
      </w:pPr>
      <w:proofErr w:type="gramStart"/>
      <w:r w:rsidRPr="008856CB">
        <w:rPr>
          <w:sz w:val="16"/>
          <w:szCs w:val="16"/>
        </w:rPr>
        <w:t>уведомление Федеральной службы государственной статистики о кодах по общероссийским классификаторам (Банк принимает уведомление, полученное Клиентом при помощи сайта Федеральной службы государственной) (оригиналы документов  или их копии, заверенные в установленном законодательством РФ порядке).</w:t>
      </w:r>
      <w:r w:rsidRPr="008856CB">
        <w:rPr>
          <w:sz w:val="16"/>
          <w:szCs w:val="16"/>
          <w:vertAlign w:val="superscript"/>
        </w:rPr>
        <w:t>3</w:t>
      </w:r>
      <w:r w:rsidRPr="008856CB">
        <w:rPr>
          <w:sz w:val="16"/>
          <w:szCs w:val="16"/>
        </w:rPr>
        <w:t xml:space="preserve"> (Документ может не предоставляться при наличии информации о статистических данных в выписке из ЕГРЮЛ)</w:t>
      </w:r>
      <w:proofErr w:type="gramEnd"/>
    </w:p>
    <w:p w:rsidR="008856CB" w:rsidRPr="008856CB" w:rsidRDefault="008856CB" w:rsidP="008856CB">
      <w:pPr>
        <w:numPr>
          <w:ilvl w:val="0"/>
          <w:numId w:val="3"/>
        </w:numPr>
        <w:rPr>
          <w:sz w:val="16"/>
          <w:szCs w:val="16"/>
        </w:rPr>
      </w:pPr>
      <w:r w:rsidRPr="008856CB">
        <w:rPr>
          <w:iCs/>
          <w:sz w:val="16"/>
          <w:szCs w:val="16"/>
        </w:rPr>
        <w:t xml:space="preserve">лицензии </w:t>
      </w:r>
      <w:r w:rsidRPr="008856CB">
        <w:rPr>
          <w:sz w:val="16"/>
          <w:szCs w:val="16"/>
        </w:rPr>
        <w:t xml:space="preserve">(иные документы) на право осуществления деятельности, подлежащей лицензированию </w:t>
      </w:r>
      <w:r w:rsidRPr="008856CB">
        <w:rPr>
          <w:iCs/>
          <w:sz w:val="16"/>
          <w:szCs w:val="16"/>
        </w:rPr>
        <w:t>управляющей компании (управляющего)</w:t>
      </w:r>
      <w:r w:rsidRPr="008856CB">
        <w:rPr>
          <w:sz w:val="16"/>
          <w:szCs w:val="16"/>
        </w:rPr>
        <w:t>.</w:t>
      </w:r>
    </w:p>
    <w:p w:rsidR="008856CB" w:rsidRPr="008856CB" w:rsidRDefault="008856CB" w:rsidP="008856CB">
      <w:pPr>
        <w:numPr>
          <w:ilvl w:val="0"/>
          <w:numId w:val="3"/>
        </w:numPr>
        <w:rPr>
          <w:sz w:val="16"/>
          <w:szCs w:val="16"/>
        </w:rPr>
      </w:pPr>
      <w:r w:rsidRPr="008856CB">
        <w:rPr>
          <w:sz w:val="16"/>
          <w:szCs w:val="16"/>
        </w:rPr>
        <w:t xml:space="preserve">Выписка из Единого государственного реестра юридических лиц (ЕГРЮЛ) </w:t>
      </w:r>
      <w:r w:rsidRPr="008856CB">
        <w:rPr>
          <w:iCs/>
          <w:sz w:val="16"/>
          <w:szCs w:val="16"/>
        </w:rPr>
        <w:t>управляющей компании (управляющего)</w:t>
      </w:r>
      <w:r w:rsidRPr="008856CB">
        <w:rPr>
          <w:sz w:val="16"/>
          <w:szCs w:val="16"/>
        </w:rPr>
        <w:t xml:space="preserve"> (оригинал или копия, заверенная в установленном законодательством РФ порядке, либо выписка, полученная Банком по заявлению Клиента)</w:t>
      </w:r>
      <w:r w:rsidRPr="008856CB">
        <w:rPr>
          <w:rStyle w:val="a5"/>
          <w:sz w:val="16"/>
          <w:szCs w:val="16"/>
        </w:rPr>
        <w:t>.5</w:t>
      </w:r>
      <w:r w:rsidRPr="008856CB">
        <w:rPr>
          <w:sz w:val="16"/>
          <w:szCs w:val="16"/>
        </w:rPr>
        <w:t>.</w:t>
      </w:r>
      <w:r w:rsidRPr="008856CB">
        <w:rPr>
          <w:sz w:val="16"/>
          <w:szCs w:val="16"/>
          <w:vertAlign w:val="superscript"/>
        </w:rPr>
        <w:t xml:space="preserve"> 3</w:t>
      </w:r>
    </w:p>
    <w:p w:rsidR="008856CB" w:rsidRPr="008856CB" w:rsidRDefault="008856CB" w:rsidP="008856CB">
      <w:pPr>
        <w:numPr>
          <w:ilvl w:val="0"/>
          <w:numId w:val="3"/>
        </w:numPr>
        <w:rPr>
          <w:sz w:val="16"/>
          <w:szCs w:val="16"/>
        </w:rPr>
      </w:pPr>
      <w:r w:rsidRPr="008856CB">
        <w:rPr>
          <w:sz w:val="16"/>
          <w:szCs w:val="16"/>
        </w:rPr>
        <w:t xml:space="preserve">Анкета (опросный лист)  по форме, установленной Приложением  к ПВК </w:t>
      </w:r>
      <w:proofErr w:type="gramStart"/>
      <w:r w:rsidRPr="008856CB">
        <w:rPr>
          <w:sz w:val="16"/>
          <w:szCs w:val="16"/>
        </w:rPr>
        <w:t>по</w:t>
      </w:r>
      <w:proofErr w:type="gramEnd"/>
      <w:r w:rsidRPr="008856CB">
        <w:rPr>
          <w:sz w:val="16"/>
          <w:szCs w:val="16"/>
        </w:rPr>
        <w:t xml:space="preserve"> ПОД/ФТ.</w:t>
      </w:r>
      <w:r w:rsidRPr="008856CB">
        <w:rPr>
          <w:sz w:val="16"/>
          <w:szCs w:val="16"/>
          <w:vertAlign w:val="superscript"/>
        </w:rPr>
        <w:t>11</w:t>
      </w:r>
    </w:p>
    <w:p w:rsidR="008856CB" w:rsidRPr="008856CB" w:rsidRDefault="008856CB" w:rsidP="008856CB">
      <w:pPr>
        <w:rPr>
          <w:sz w:val="16"/>
          <w:szCs w:val="16"/>
        </w:rPr>
      </w:pPr>
      <w:r w:rsidRPr="008856CB">
        <w:rPr>
          <w:sz w:val="16"/>
          <w:szCs w:val="16"/>
        </w:rPr>
        <w:t xml:space="preserve">                  15.9.  Для открытия счета в случаях, предусмотренных законодательством Российской Федерации о несостоятельности (банкротстве), счета должника, конкурсный управляющий дополнительно представляет:</w:t>
      </w:r>
    </w:p>
    <w:p w:rsidR="008856CB" w:rsidRPr="008856CB" w:rsidRDefault="008856CB" w:rsidP="008856CB">
      <w:pPr>
        <w:numPr>
          <w:ilvl w:val="0"/>
          <w:numId w:val="4"/>
        </w:numPr>
        <w:rPr>
          <w:sz w:val="16"/>
          <w:szCs w:val="16"/>
        </w:rPr>
      </w:pPr>
      <w:r w:rsidRPr="008856CB">
        <w:rPr>
          <w:sz w:val="16"/>
          <w:szCs w:val="16"/>
        </w:rPr>
        <w:t xml:space="preserve"> Документ, удостоверяющий личность конкурсного управляющего;</w:t>
      </w:r>
    </w:p>
    <w:p w:rsidR="008856CB" w:rsidRPr="008856CB" w:rsidRDefault="008856CB" w:rsidP="008856CB">
      <w:pPr>
        <w:numPr>
          <w:ilvl w:val="0"/>
          <w:numId w:val="4"/>
        </w:numPr>
        <w:rPr>
          <w:sz w:val="16"/>
          <w:szCs w:val="16"/>
        </w:rPr>
      </w:pPr>
      <w:r w:rsidRPr="008856CB">
        <w:rPr>
          <w:sz w:val="16"/>
          <w:szCs w:val="16"/>
        </w:rPr>
        <w:t xml:space="preserve"> Копию судебного акта об утверждении конкурсного управляющего в деле о несостоятельности (банкротстве);</w:t>
      </w:r>
    </w:p>
    <w:p w:rsidR="008856CB" w:rsidRPr="008856CB" w:rsidRDefault="008856CB" w:rsidP="008856CB">
      <w:pPr>
        <w:numPr>
          <w:ilvl w:val="0"/>
          <w:numId w:val="4"/>
        </w:numPr>
        <w:tabs>
          <w:tab w:val="num" w:pos="709"/>
        </w:tabs>
        <w:ind w:left="1495"/>
        <w:rPr>
          <w:iCs/>
          <w:sz w:val="16"/>
          <w:szCs w:val="16"/>
        </w:rPr>
      </w:pPr>
      <w:proofErr w:type="gramStart"/>
      <w:r w:rsidRPr="008856CB">
        <w:rPr>
          <w:sz w:val="16"/>
          <w:szCs w:val="16"/>
        </w:rPr>
        <w:t>Карточку с образцами подписей и оттиска печати (нотариально заверенная или  заверенная Банком) (за исключением случаев, предусмотренных п.1.2 Инструкции Банка России №153-И, п.3.3 «Банковские правила открытия и закрытия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 и физических лиц, занимающихся в установленном законодательством Российской Федерации порядке частной практикой»)</w:t>
      </w:r>
      <w:proofErr w:type="gramEnd"/>
    </w:p>
    <w:p w:rsidR="008856CB" w:rsidRPr="008856CB" w:rsidRDefault="008856CB" w:rsidP="008856CB">
      <w:pPr>
        <w:ind w:left="1656"/>
        <w:rPr>
          <w:sz w:val="16"/>
          <w:szCs w:val="16"/>
        </w:rPr>
      </w:pPr>
    </w:p>
    <w:p w:rsidR="008856CB" w:rsidRPr="008856CB" w:rsidRDefault="008856CB" w:rsidP="008856CB">
      <w:pPr>
        <w:tabs>
          <w:tab w:val="num" w:pos="709"/>
        </w:tabs>
        <w:rPr>
          <w:iCs/>
          <w:sz w:val="16"/>
          <w:szCs w:val="16"/>
        </w:rPr>
      </w:pPr>
    </w:p>
    <w:p w:rsidR="008856CB" w:rsidRPr="008856CB" w:rsidRDefault="008856CB" w:rsidP="008856CB">
      <w:pPr>
        <w:pStyle w:val="1"/>
        <w:widowControl w:val="0"/>
        <w:suppressAutoHyphens/>
        <w:spacing w:before="0" w:after="0"/>
        <w:ind w:left="851" w:hanging="851"/>
        <w:jc w:val="both"/>
        <w:rPr>
          <w:sz w:val="16"/>
          <w:szCs w:val="16"/>
        </w:rPr>
      </w:pPr>
      <w:r w:rsidRPr="008856CB">
        <w:rPr>
          <w:iCs/>
          <w:sz w:val="16"/>
          <w:szCs w:val="16"/>
        </w:rPr>
        <w:t xml:space="preserve">             </w:t>
      </w:r>
    </w:p>
    <w:p w:rsidR="008856CB" w:rsidRPr="008856CB" w:rsidRDefault="008856CB" w:rsidP="008856CB">
      <w:pPr>
        <w:tabs>
          <w:tab w:val="num" w:pos="709"/>
        </w:tabs>
        <w:ind w:left="720"/>
        <w:rPr>
          <w:sz w:val="16"/>
          <w:szCs w:val="16"/>
        </w:rPr>
      </w:pPr>
    </w:p>
    <w:p w:rsidR="008856CB" w:rsidRPr="008856CB" w:rsidRDefault="008856CB" w:rsidP="008856CB">
      <w:pPr>
        <w:widowControl w:val="0"/>
        <w:ind w:left="426" w:hanging="426"/>
        <w:rPr>
          <w:sz w:val="16"/>
          <w:szCs w:val="16"/>
        </w:rPr>
      </w:pPr>
      <w:r w:rsidRPr="008856CB">
        <w:rPr>
          <w:sz w:val="16"/>
          <w:szCs w:val="16"/>
        </w:rPr>
        <w:t xml:space="preserve">. </w:t>
      </w:r>
    </w:p>
    <w:p w:rsidR="008856CB" w:rsidRPr="008856CB" w:rsidRDefault="008856CB" w:rsidP="008856CB">
      <w:pPr>
        <w:pStyle w:val="2"/>
        <w:jc w:val="both"/>
        <w:rPr>
          <w:rFonts w:ascii="Times New Roman" w:hAnsi="Times New Roman"/>
          <w:b w:val="0"/>
          <w:sz w:val="16"/>
          <w:szCs w:val="16"/>
        </w:rPr>
      </w:pPr>
      <w:r w:rsidRPr="008856CB">
        <w:rPr>
          <w:rFonts w:ascii="Times New Roman" w:hAnsi="Times New Roman"/>
          <w:b w:val="0"/>
          <w:sz w:val="16"/>
          <w:szCs w:val="16"/>
        </w:rPr>
        <w:t xml:space="preserve">            Документы могут быть представлены в </w:t>
      </w:r>
      <w:r w:rsidRPr="008856CB">
        <w:rPr>
          <w:b w:val="0"/>
          <w:sz w:val="16"/>
          <w:szCs w:val="16"/>
        </w:rPr>
        <w:t xml:space="preserve">подлиннике для последующего их копирования Банком с оплатой услуги копирования документов и </w:t>
      </w:r>
      <w:proofErr w:type="gramStart"/>
      <w:r w:rsidRPr="008856CB">
        <w:rPr>
          <w:b w:val="0"/>
          <w:sz w:val="16"/>
          <w:szCs w:val="16"/>
        </w:rPr>
        <w:t>заверения копий</w:t>
      </w:r>
      <w:proofErr w:type="gramEnd"/>
      <w:r w:rsidRPr="008856CB">
        <w:rPr>
          <w:b w:val="0"/>
          <w:sz w:val="16"/>
          <w:szCs w:val="16"/>
        </w:rPr>
        <w:t xml:space="preserve"> документов в соответствии с тарифами Банка</w:t>
      </w:r>
      <w:r w:rsidRPr="008856CB">
        <w:rPr>
          <w:rFonts w:ascii="Times New Roman" w:hAnsi="Times New Roman"/>
          <w:b w:val="0"/>
          <w:sz w:val="16"/>
          <w:szCs w:val="16"/>
        </w:rPr>
        <w:t xml:space="preserve">.  </w:t>
      </w:r>
    </w:p>
    <w:p w:rsidR="008856CB" w:rsidRPr="008856CB" w:rsidRDefault="008856CB" w:rsidP="008856CB">
      <w:pPr>
        <w:autoSpaceDE w:val="0"/>
        <w:autoSpaceDN w:val="0"/>
        <w:adjustRightInd w:val="0"/>
        <w:ind w:firstLine="540"/>
        <w:rPr>
          <w:sz w:val="16"/>
          <w:szCs w:val="16"/>
        </w:rPr>
      </w:pPr>
      <w:r w:rsidRPr="008856CB">
        <w:rPr>
          <w:sz w:val="16"/>
          <w:szCs w:val="16"/>
        </w:rPr>
        <w:t>Банк вправе использовать представленные Клиентом в целях идентификации и (или) обновления информации сведения в форме электронного документа, подписанного усиленной квалифицированной электронной подписью.</w:t>
      </w:r>
    </w:p>
    <w:p w:rsidR="008856CB" w:rsidRPr="008856CB" w:rsidRDefault="008856CB" w:rsidP="008856CB">
      <w:pPr>
        <w:autoSpaceDE w:val="0"/>
        <w:autoSpaceDN w:val="0"/>
        <w:adjustRightInd w:val="0"/>
        <w:ind w:firstLine="540"/>
        <w:rPr>
          <w:rFonts w:ascii="Arial" w:hAnsi="Arial" w:cs="Arial"/>
          <w:i/>
          <w:sz w:val="16"/>
          <w:szCs w:val="16"/>
        </w:rPr>
      </w:pPr>
      <w:r w:rsidRPr="008856CB">
        <w:rPr>
          <w:sz w:val="16"/>
          <w:szCs w:val="16"/>
        </w:rPr>
        <w:t xml:space="preserve">(Для проведения идентификации Клиента - юридического лица при открытии ему банковского Счета без личного присутствия его Представителя в случае, установленном </w:t>
      </w:r>
      <w:hyperlink r:id="rId7" w:history="1">
        <w:r w:rsidRPr="008856CB">
          <w:rPr>
            <w:sz w:val="16"/>
            <w:szCs w:val="16"/>
          </w:rPr>
          <w:t>абзацем седьмым пункта 5</w:t>
        </w:r>
      </w:hyperlink>
      <w:r w:rsidRPr="008856CB">
        <w:rPr>
          <w:sz w:val="16"/>
          <w:szCs w:val="16"/>
        </w:rPr>
        <w:t xml:space="preserve"> статьи 7 Федерального закона № 115-ФЗ, Клиент  представляет документы и сведения в</w:t>
      </w:r>
      <w:r w:rsidRPr="008856CB">
        <w:rPr>
          <w:rFonts w:ascii="Arial" w:hAnsi="Arial" w:cs="Arial"/>
          <w:i/>
          <w:sz w:val="16"/>
          <w:szCs w:val="16"/>
        </w:rPr>
        <w:t xml:space="preserve"> </w:t>
      </w:r>
      <w:r w:rsidRPr="008856CB">
        <w:rPr>
          <w:sz w:val="16"/>
          <w:szCs w:val="16"/>
        </w:rPr>
        <w:t>форме электронного документа, подписанного его усиленной квалифицированной электронной подписью).</w:t>
      </w:r>
    </w:p>
    <w:p w:rsidR="008856CB" w:rsidRPr="008856CB" w:rsidRDefault="008856CB" w:rsidP="008856CB">
      <w:pPr>
        <w:rPr>
          <w:sz w:val="16"/>
          <w:szCs w:val="16"/>
        </w:rPr>
      </w:pPr>
      <w:r w:rsidRPr="008856CB">
        <w:rPr>
          <w:sz w:val="16"/>
          <w:szCs w:val="16"/>
        </w:rPr>
        <w:t xml:space="preserve">          Для </w:t>
      </w:r>
      <w:proofErr w:type="spellStart"/>
      <w:r w:rsidRPr="008856CB">
        <w:rPr>
          <w:sz w:val="16"/>
          <w:szCs w:val="16"/>
        </w:rPr>
        <w:t>пп</w:t>
      </w:r>
      <w:proofErr w:type="spellEnd"/>
      <w:r w:rsidRPr="008856CB">
        <w:rPr>
          <w:sz w:val="16"/>
          <w:szCs w:val="16"/>
        </w:rPr>
        <w:t xml:space="preserve">. 15.1, 15.4, 15.8. иностранные лица и лица без гражданства, находящиеся на территории РФ, дополнительно представляют миграционную карту и документ, подтверждающий их право на пребывание (проживание) в РФ, а также документ, подтверждающий их регистрацию по месту пребывания (проживания) в </w:t>
      </w:r>
      <w:proofErr w:type="gramStart"/>
      <w:r w:rsidRPr="008856CB">
        <w:rPr>
          <w:sz w:val="16"/>
          <w:szCs w:val="16"/>
        </w:rPr>
        <w:t>РФ</w:t>
      </w:r>
      <w:proofErr w:type="gramEnd"/>
      <w:r w:rsidRPr="008856CB">
        <w:rPr>
          <w:sz w:val="16"/>
          <w:szCs w:val="16"/>
        </w:rPr>
        <w:t xml:space="preserve">  в случае если их наличие предусмотрено законодательством РФ</w:t>
      </w:r>
    </w:p>
    <w:p w:rsidR="008856CB" w:rsidRPr="008856CB" w:rsidRDefault="008856CB" w:rsidP="008856CB">
      <w:pPr>
        <w:pStyle w:val="2"/>
        <w:jc w:val="both"/>
        <w:rPr>
          <w:rFonts w:ascii="Times New Roman" w:hAnsi="Times New Roman"/>
          <w:b w:val="0"/>
          <w:sz w:val="16"/>
          <w:szCs w:val="16"/>
        </w:rPr>
      </w:pPr>
      <w:r w:rsidRPr="008856CB">
        <w:rPr>
          <w:rFonts w:ascii="Times New Roman" w:hAnsi="Times New Roman"/>
          <w:b w:val="0"/>
          <w:sz w:val="16"/>
          <w:szCs w:val="16"/>
        </w:rPr>
        <w:t xml:space="preserve">  </w:t>
      </w:r>
    </w:p>
    <w:p w:rsidR="00D84FBE" w:rsidRPr="008856CB" w:rsidRDefault="008856CB" w:rsidP="008856CB">
      <w:pPr>
        <w:rPr>
          <w:sz w:val="16"/>
          <w:szCs w:val="16"/>
        </w:rPr>
      </w:pPr>
      <w:r w:rsidRPr="008856CB">
        <w:rPr>
          <w:b/>
          <w:sz w:val="16"/>
          <w:szCs w:val="16"/>
        </w:rPr>
        <w:br w:type="page"/>
      </w:r>
    </w:p>
    <w:sectPr w:rsidR="00D84FBE" w:rsidRPr="008856CB" w:rsidSect="00D84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367" w:rsidRDefault="00864367" w:rsidP="008856CB">
      <w:r>
        <w:separator/>
      </w:r>
    </w:p>
  </w:endnote>
  <w:endnote w:type="continuationSeparator" w:id="0">
    <w:p w:rsidR="00864367" w:rsidRDefault="00864367" w:rsidP="00885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367" w:rsidRDefault="00864367" w:rsidP="008856CB">
      <w:r>
        <w:separator/>
      </w:r>
    </w:p>
  </w:footnote>
  <w:footnote w:type="continuationSeparator" w:id="0">
    <w:p w:rsidR="00864367" w:rsidRDefault="00864367" w:rsidP="008856CB">
      <w:r>
        <w:continuationSeparator/>
      </w:r>
    </w:p>
  </w:footnote>
  <w:footnote w:id="1">
    <w:p w:rsidR="008856CB" w:rsidRDefault="008856CB" w:rsidP="008856CB">
      <w:pPr>
        <w:pStyle w:val="a3"/>
        <w:rPr>
          <w:sz w:val="17"/>
        </w:rPr>
      </w:pPr>
      <w:r>
        <w:rPr>
          <w:rStyle w:val="a5"/>
          <w:sz w:val="17"/>
        </w:rPr>
        <w:footnoteRef/>
      </w:r>
      <w:r>
        <w:rPr>
          <w:sz w:val="17"/>
        </w:rPr>
        <w:t xml:space="preserve"> </w:t>
      </w:r>
      <w:proofErr w:type="gramStart"/>
      <w:r>
        <w:rPr>
          <w:sz w:val="16"/>
        </w:rPr>
        <w:t xml:space="preserve">В случае наличия изменений и дополнений в </w:t>
      </w:r>
      <w:r w:rsidRPr="00AE39E4">
        <w:rPr>
          <w:color w:val="002060"/>
          <w:sz w:val="16"/>
        </w:rPr>
        <w:t>Уставе</w:t>
      </w:r>
      <w:r>
        <w:rPr>
          <w:sz w:val="16"/>
        </w:rPr>
        <w:t>, в Банк предоставляются  заверенные  в установленном законодательством РФ порядке копии этих изменений и дополнений либо новая редакция Устава с приложением заверенных аналогичным образом свидетельств о государственной регистрации изменений/новой редакции учредительных документов, а также протокол о принятии решения о внесении изменений и дополнений в учредительные документы.</w:t>
      </w:r>
      <w:r>
        <w:rPr>
          <w:sz w:val="17"/>
        </w:rPr>
        <w:t xml:space="preserve">  </w:t>
      </w:r>
      <w:proofErr w:type="gramEnd"/>
    </w:p>
  </w:footnote>
  <w:footnote w:id="2">
    <w:p w:rsidR="008856CB" w:rsidRDefault="008856CB" w:rsidP="008856CB">
      <w:pPr>
        <w:pStyle w:val="a7"/>
      </w:pPr>
      <w:r w:rsidRPr="0092258D">
        <w:rPr>
          <w:rStyle w:val="a5"/>
          <w:sz w:val="17"/>
          <w:szCs w:val="17"/>
        </w:rPr>
        <w:footnoteRef/>
      </w:r>
      <w:r>
        <w:t xml:space="preserve"> </w:t>
      </w:r>
      <w:r>
        <w:rPr>
          <w:sz w:val="16"/>
        </w:rPr>
        <w:t xml:space="preserve">В случае если у юридического лица </w:t>
      </w:r>
      <w:r w:rsidRPr="003357C9">
        <w:rPr>
          <w:color w:val="000000"/>
          <w:sz w:val="16"/>
        </w:rPr>
        <w:t>один у</w:t>
      </w:r>
      <w:r>
        <w:rPr>
          <w:sz w:val="16"/>
        </w:rPr>
        <w:t xml:space="preserve">чредитель, в Банк предоставляется решение (оригинал  или заверенная в установленном законодательством РФ порядке копия) о создании юридического лица.  В случае открытия счета для акционерного общества представляется </w:t>
      </w:r>
      <w:r w:rsidRPr="0026160C">
        <w:rPr>
          <w:sz w:val="16"/>
          <w:szCs w:val="16"/>
        </w:rPr>
        <w:t xml:space="preserve">выписка из реестра акционеров, заверенная </w:t>
      </w:r>
      <w:proofErr w:type="spellStart"/>
      <w:r w:rsidRPr="0026160C">
        <w:rPr>
          <w:sz w:val="16"/>
          <w:szCs w:val="16"/>
        </w:rPr>
        <w:t>реестродержателем</w:t>
      </w:r>
      <w:proofErr w:type="spellEnd"/>
      <w:r w:rsidRPr="0026160C">
        <w:rPr>
          <w:sz w:val="16"/>
          <w:szCs w:val="16"/>
        </w:rPr>
        <w:t xml:space="preserve"> / перечень участников, заверен</w:t>
      </w:r>
      <w:r>
        <w:rPr>
          <w:sz w:val="16"/>
          <w:szCs w:val="16"/>
        </w:rPr>
        <w:t>н</w:t>
      </w:r>
      <w:r w:rsidRPr="0026160C">
        <w:rPr>
          <w:sz w:val="16"/>
          <w:szCs w:val="16"/>
        </w:rPr>
        <w:t>ый уполномоченным лицом</w:t>
      </w:r>
      <w:r>
        <w:rPr>
          <w:sz w:val="16"/>
          <w:szCs w:val="16"/>
        </w:rPr>
        <w:t>.</w:t>
      </w:r>
      <w:r>
        <w:rPr>
          <w:sz w:val="17"/>
        </w:rPr>
        <w:t xml:space="preserve">  </w:t>
      </w:r>
    </w:p>
  </w:footnote>
  <w:footnote w:id="3">
    <w:p w:rsidR="008856CB" w:rsidRDefault="008856CB" w:rsidP="008856CB">
      <w:pPr>
        <w:numPr>
          <w:ilvl w:val="12"/>
          <w:numId w:val="0"/>
        </w:numPr>
        <w:shd w:val="clear" w:color="auto" w:fill="FFFFFF"/>
        <w:jc w:val="left"/>
      </w:pPr>
      <w:r w:rsidRPr="0092258D">
        <w:rPr>
          <w:rStyle w:val="a5"/>
          <w:sz w:val="17"/>
          <w:szCs w:val="17"/>
        </w:rPr>
        <w:footnoteRef/>
      </w:r>
      <w:r>
        <w:t xml:space="preserve">  </w:t>
      </w:r>
      <w:r>
        <w:rPr>
          <w:sz w:val="16"/>
        </w:rPr>
        <w:t xml:space="preserve">В Банк могут быть предоставлены копии указанных документов, заверенные в установленном законодательством РФ порядке либо подписью руководителя  с указанием его фамилии, имени, отчества (при наличии) и должности, а также оттиском печати организации (при наличии). В случае если документ состоит из двух и более листов, он  заверяется на каждом листе  либо прошивается и заверяется вышеуказанным способом в месте сшива.  При этом если  копия была заверена не нотариально, то  </w:t>
      </w:r>
      <w:r w:rsidRPr="00BD2EEA">
        <w:rPr>
          <w:color w:val="000000"/>
          <w:sz w:val="16"/>
        </w:rPr>
        <w:t>Банк оставляет за собой право требовать предоставления подлинника документа для ознакомления и установления соответствия  копи</w:t>
      </w:r>
      <w:r>
        <w:rPr>
          <w:sz w:val="16"/>
        </w:rPr>
        <w:t>и.</w:t>
      </w:r>
    </w:p>
  </w:footnote>
  <w:footnote w:id="4">
    <w:p w:rsidR="008856CB" w:rsidRPr="005B6DC5" w:rsidRDefault="008856CB" w:rsidP="008856CB">
      <w:pPr>
        <w:pStyle w:val="a3"/>
        <w:rPr>
          <w:sz w:val="16"/>
        </w:rPr>
      </w:pPr>
      <w:r>
        <w:rPr>
          <w:rStyle w:val="a5"/>
          <w:sz w:val="17"/>
        </w:rPr>
        <w:footnoteRef/>
      </w:r>
      <w:r>
        <w:rPr>
          <w:sz w:val="17"/>
        </w:rPr>
        <w:t xml:space="preserve"> </w:t>
      </w:r>
      <w:proofErr w:type="gramStart"/>
      <w:r>
        <w:rPr>
          <w:sz w:val="16"/>
        </w:rPr>
        <w:t xml:space="preserve">Свидетельство о внесении записи в Единый государственный реестр юридических лиц о юридическом лице, зарегистрированном до 01.07.2002 года, либо </w:t>
      </w:r>
      <w:r w:rsidRPr="005B6DC5">
        <w:rPr>
          <w:sz w:val="16"/>
        </w:rPr>
        <w:t xml:space="preserve">Свидетельство  о государственной регистрации юридического лица, (при дате регистрации юридического лица с 01 июля </w:t>
      </w:r>
      <w:smartTag w:uri="urn:schemas-microsoft-com:office:smarttags" w:element="metricconverter">
        <w:smartTagPr>
          <w:attr w:name="ProductID" w:val="2002 г"/>
        </w:smartTagPr>
        <w:r w:rsidRPr="005B6DC5">
          <w:rPr>
            <w:sz w:val="16"/>
          </w:rPr>
          <w:t>2002 г</w:t>
        </w:r>
      </w:smartTag>
      <w:r w:rsidRPr="005B6DC5">
        <w:rPr>
          <w:sz w:val="16"/>
        </w:rPr>
        <w:t xml:space="preserve">. по 01 января 2017 года), либо лист записи ЕГРЮЛ, содержащий данные о регистрации юридического лица, выдаваемый налоговым органом после 01 января 2017г. </w:t>
      </w:r>
      <w:proofErr w:type="gramEnd"/>
    </w:p>
  </w:footnote>
  <w:footnote w:id="5">
    <w:p w:rsidR="008856CB" w:rsidRDefault="008856CB" w:rsidP="008856CB">
      <w:pPr>
        <w:shd w:val="clear" w:color="auto" w:fill="FFFFFF"/>
        <w:ind w:right="-5"/>
        <w:rPr>
          <w:sz w:val="16"/>
        </w:rPr>
      </w:pPr>
      <w:r>
        <w:rPr>
          <w:rStyle w:val="a5"/>
          <w:sz w:val="17"/>
        </w:rPr>
        <w:footnoteRef/>
      </w:r>
      <w:r>
        <w:rPr>
          <w:sz w:val="17"/>
        </w:rPr>
        <w:t xml:space="preserve"> </w:t>
      </w:r>
      <w:proofErr w:type="gramStart"/>
      <w:r>
        <w:rPr>
          <w:sz w:val="16"/>
        </w:rPr>
        <w:t>Политические партии, общественные организации, общественные движения, общественные фонды, общественные учреждения и органы общественной самодеятельности, а также религиозные организации предоставляют соответствующие свидетельства о государственной регистрации, выданные соответствующим органом исполнительной власти или его территориальным органом, а также, документ, подтверждающий факт внесения записи в Единый государственный реестр юридических лиц, выданный федеральным органом исполнительной власти, осуществляющим государственную регистрацию юридических лиц.</w:t>
      </w:r>
      <w:proofErr w:type="gramEnd"/>
    </w:p>
  </w:footnote>
  <w:footnote w:id="6">
    <w:p w:rsidR="008856CB" w:rsidRDefault="008856CB" w:rsidP="008856CB">
      <w:pPr>
        <w:pStyle w:val="a3"/>
        <w:rPr>
          <w:sz w:val="17"/>
        </w:rPr>
      </w:pPr>
      <w:r w:rsidRPr="0092258D">
        <w:rPr>
          <w:rStyle w:val="a5"/>
          <w:sz w:val="17"/>
          <w:szCs w:val="17"/>
        </w:rPr>
        <w:footnoteRef/>
      </w:r>
      <w:r>
        <w:t xml:space="preserve"> </w:t>
      </w:r>
      <w:r>
        <w:rPr>
          <w:sz w:val="16"/>
        </w:rPr>
        <w:t xml:space="preserve">Выписка, представленная Клиентом, действительна в течение 1 (одного) календарного месяца со дня ее выписки, если в течение данного периода у Клиента не произошло изменений в представленных в выписке сведениях. </w:t>
      </w:r>
      <w:r w:rsidRPr="00892DCF">
        <w:rPr>
          <w:sz w:val="16"/>
        </w:rPr>
        <w:t>Лист записи ЕГРЮЛ предоставляется при внесении записей о внесении изменений в сведения о юридическом лице, содержащиеся в ЕГРЮЛ.</w:t>
      </w:r>
    </w:p>
  </w:footnote>
  <w:footnote w:id="7">
    <w:p w:rsidR="008856CB" w:rsidRPr="00BD2EEA" w:rsidRDefault="008856CB" w:rsidP="008856CB">
      <w:pPr>
        <w:rPr>
          <w:color w:val="000000"/>
          <w:sz w:val="16"/>
        </w:rPr>
      </w:pPr>
      <w:r>
        <w:rPr>
          <w:rStyle w:val="a5"/>
          <w:sz w:val="17"/>
        </w:rPr>
        <w:footnoteRef/>
      </w:r>
      <w:r>
        <w:rPr>
          <w:sz w:val="17"/>
        </w:rPr>
        <w:t xml:space="preserve"> </w:t>
      </w:r>
      <w:r>
        <w:rPr>
          <w:sz w:val="16"/>
        </w:rPr>
        <w:t>Для подтверждения полномочий доверенного лица представляется доверенность либо ее копия</w:t>
      </w:r>
      <w:r w:rsidRPr="00BD2EEA">
        <w:rPr>
          <w:color w:val="000000"/>
          <w:sz w:val="16"/>
        </w:rPr>
        <w:t xml:space="preserve">, заверенная в установленном законодательством РФ порядке либо подписью руководителя  с указанием его фамилии, имени, отчества (при наличии) и должности, а также оттиском печати организации (при наличии).  </w:t>
      </w:r>
    </w:p>
  </w:footnote>
  <w:footnote w:id="8">
    <w:p w:rsidR="008856CB" w:rsidRPr="00BD2EEA" w:rsidRDefault="008856CB" w:rsidP="008856CB">
      <w:pPr>
        <w:pStyle w:val="a3"/>
        <w:rPr>
          <w:color w:val="000000"/>
          <w:sz w:val="16"/>
        </w:rPr>
      </w:pPr>
      <w:r w:rsidRPr="00BD2EEA">
        <w:rPr>
          <w:rStyle w:val="a5"/>
          <w:color w:val="000000"/>
          <w:sz w:val="17"/>
        </w:rPr>
        <w:footnoteRef/>
      </w:r>
      <w:r w:rsidRPr="00BD2EEA">
        <w:rPr>
          <w:color w:val="000000"/>
          <w:sz w:val="17"/>
        </w:rPr>
        <w:t xml:space="preserve"> </w:t>
      </w:r>
      <w:proofErr w:type="gramStart"/>
      <w:r w:rsidRPr="00BD2EEA">
        <w:rPr>
          <w:color w:val="000000"/>
          <w:sz w:val="16"/>
        </w:rPr>
        <w:t xml:space="preserve">Оформляется в соответствии с требованиями Инструкции Банка России от 30.05.14 № 153-И  и «Банковскими правилами оформления карточек с образцами подписей и оттиска печати для открытия и ведения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 и физических лиц, занимающихся в установленном порядке частной практикой»,  утвержденными решением Правления АО «ГУТА-БАНК».  </w:t>
      </w:r>
      <w:proofErr w:type="gramEnd"/>
    </w:p>
  </w:footnote>
  <w:footnote w:id="9">
    <w:p w:rsidR="008856CB" w:rsidRPr="00BD2EEA" w:rsidRDefault="008856CB" w:rsidP="008856CB">
      <w:pPr>
        <w:pStyle w:val="a3"/>
        <w:rPr>
          <w:color w:val="000000"/>
          <w:sz w:val="16"/>
        </w:rPr>
      </w:pPr>
      <w:r w:rsidRPr="00BD2EEA">
        <w:rPr>
          <w:rStyle w:val="a5"/>
          <w:color w:val="000000"/>
          <w:sz w:val="17"/>
        </w:rPr>
        <w:footnoteRef/>
      </w:r>
      <w:r w:rsidRPr="00BD2EEA">
        <w:rPr>
          <w:color w:val="000000"/>
          <w:sz w:val="17"/>
        </w:rPr>
        <w:t xml:space="preserve"> </w:t>
      </w:r>
      <w:r w:rsidRPr="00BD2EEA">
        <w:rPr>
          <w:color w:val="000000"/>
          <w:sz w:val="16"/>
        </w:rPr>
        <w:t>В случае отсутствия в штатном расписании организации должности главного бухгалтера, в заявлении на открытие счета строка, предназначенная для подписи главного бухгалтера, остается незаполненной.</w:t>
      </w:r>
    </w:p>
  </w:footnote>
  <w:footnote w:id="10">
    <w:p w:rsidR="008856CB" w:rsidRPr="00BD2EEA" w:rsidRDefault="008856CB" w:rsidP="008856CB">
      <w:pPr>
        <w:pStyle w:val="a3"/>
        <w:rPr>
          <w:color w:val="000000"/>
          <w:sz w:val="16"/>
        </w:rPr>
      </w:pPr>
      <w:r w:rsidRPr="00BD2EEA">
        <w:rPr>
          <w:rStyle w:val="a5"/>
          <w:color w:val="000000"/>
          <w:sz w:val="17"/>
        </w:rPr>
        <w:footnoteRef/>
      </w:r>
      <w:r w:rsidRPr="00BD2EEA">
        <w:rPr>
          <w:color w:val="000000"/>
          <w:sz w:val="17"/>
        </w:rPr>
        <w:t xml:space="preserve"> </w:t>
      </w:r>
      <w:r w:rsidRPr="00BD2EEA">
        <w:rPr>
          <w:color w:val="000000"/>
          <w:sz w:val="16"/>
        </w:rPr>
        <w:t>Подписываются типовые формы, утвержденные Банком.  В случае желания Клиента подписать нетиповую форму договора, договор согласовывается и оформляется в порядке, установленном в Банке.</w:t>
      </w:r>
    </w:p>
  </w:footnote>
  <w:footnote w:id="11">
    <w:p w:rsidR="008856CB" w:rsidRPr="00BD2EEA" w:rsidRDefault="008856CB" w:rsidP="008856CB">
      <w:pPr>
        <w:pStyle w:val="a3"/>
        <w:rPr>
          <w:color w:val="000000"/>
        </w:rPr>
      </w:pPr>
      <w:r w:rsidRPr="00BD2EEA">
        <w:rPr>
          <w:rStyle w:val="a5"/>
          <w:color w:val="000000"/>
          <w:sz w:val="17"/>
        </w:rPr>
        <w:footnoteRef/>
      </w:r>
      <w:r w:rsidRPr="00BD2EEA">
        <w:rPr>
          <w:color w:val="000000"/>
          <w:sz w:val="17"/>
        </w:rPr>
        <w:t xml:space="preserve"> </w:t>
      </w:r>
      <w:r w:rsidRPr="00BD2EEA">
        <w:rPr>
          <w:color w:val="000000"/>
          <w:sz w:val="16"/>
        </w:rPr>
        <w:t>Все графы Анкеты  (Опросного листа) должны быть  Клиентом заполнены.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149C"/>
    <w:multiLevelType w:val="hybridMultilevel"/>
    <w:tmpl w:val="77D47E3C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">
    <w:nsid w:val="4D945C3A"/>
    <w:multiLevelType w:val="hybridMultilevel"/>
    <w:tmpl w:val="0D3AB4F2"/>
    <w:lvl w:ilvl="0" w:tplc="0419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">
    <w:nsid w:val="518A6691"/>
    <w:multiLevelType w:val="hybridMultilevel"/>
    <w:tmpl w:val="A31A8B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3768C0"/>
    <w:multiLevelType w:val="hybridMultilevel"/>
    <w:tmpl w:val="BE58A692"/>
    <w:lvl w:ilvl="0" w:tplc="041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6CB"/>
    <w:rsid w:val="006E74AF"/>
    <w:rsid w:val="00864367"/>
    <w:rsid w:val="008856CB"/>
    <w:rsid w:val="00C81BF1"/>
    <w:rsid w:val="00D8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6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8856CB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8856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8856CB"/>
    <w:rPr>
      <w:vertAlign w:val="superscript"/>
    </w:rPr>
  </w:style>
  <w:style w:type="paragraph" w:styleId="2">
    <w:name w:val="Body Text 2"/>
    <w:basedOn w:val="a"/>
    <w:link w:val="20"/>
    <w:rsid w:val="008856CB"/>
    <w:pPr>
      <w:jc w:val="center"/>
    </w:pPr>
    <w:rPr>
      <w:rFonts w:ascii="Times New Roman CYR" w:hAnsi="Times New Roman CYR"/>
      <w:b/>
      <w:sz w:val="22"/>
    </w:rPr>
  </w:style>
  <w:style w:type="character" w:customStyle="1" w:styleId="20">
    <w:name w:val="Основной текст 2 Знак"/>
    <w:basedOn w:val="a0"/>
    <w:link w:val="2"/>
    <w:rsid w:val="008856CB"/>
    <w:rPr>
      <w:rFonts w:ascii="Times New Roman CYR" w:eastAsia="Times New Roman" w:hAnsi="Times New Roman CYR" w:cs="Times New Roman"/>
      <w:b/>
      <w:szCs w:val="20"/>
      <w:lang w:eastAsia="ru-RU"/>
    </w:rPr>
  </w:style>
  <w:style w:type="paragraph" w:styleId="a6">
    <w:name w:val="caption"/>
    <w:basedOn w:val="a"/>
    <w:uiPriority w:val="99"/>
    <w:qFormat/>
    <w:rsid w:val="008856CB"/>
    <w:pPr>
      <w:jc w:val="center"/>
    </w:pPr>
    <w:rPr>
      <w:b/>
    </w:rPr>
  </w:style>
  <w:style w:type="paragraph" w:styleId="a7">
    <w:name w:val="annotation text"/>
    <w:basedOn w:val="a"/>
    <w:link w:val="a8"/>
    <w:uiPriority w:val="99"/>
    <w:semiHidden/>
    <w:rsid w:val="008856CB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856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8856CB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66FC9D21D08ACDC3640B4E1DF01713456AB5F78762D8244591374D0CAD1A0065CB679AD1P8q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1259</Words>
  <Characters>7181</Characters>
  <Application>Microsoft Office Word</Application>
  <DocSecurity>0</DocSecurity>
  <Lines>59</Lines>
  <Paragraphs>16</Paragraphs>
  <ScaleCrop>false</ScaleCrop>
  <Company/>
  <LinksUpToDate>false</LinksUpToDate>
  <CharactersWithSpaces>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lebedeva.na</dc:creator>
  <cp:lastModifiedBy>lebedeva.na</cp:lastModifiedBy>
  <cp:revision>1</cp:revision>
  <dcterms:created xsi:type="dcterms:W3CDTF">2017-07-27T11:59:00Z</dcterms:created>
  <dcterms:modified xsi:type="dcterms:W3CDTF">2017-07-27T12:01:00Z</dcterms:modified>
</cp:coreProperties>
</file>